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746"/>
        <w:gridCol w:w="1604"/>
        <w:gridCol w:w="3000"/>
        <w:gridCol w:w="2660"/>
      </w:tblGrid>
      <w:tr w:rsidR="005B5036" w14:paraId="28193A08" w14:textId="77777777" w:rsidTr="00445877">
        <w:tc>
          <w:tcPr>
            <w:tcW w:w="0" w:type="auto"/>
          </w:tcPr>
          <w:p w14:paraId="0B6AC540" w14:textId="65CF22A7" w:rsidR="00445877" w:rsidRDefault="00445877">
            <w:r>
              <w:t>Name</w:t>
            </w:r>
          </w:p>
        </w:tc>
        <w:tc>
          <w:tcPr>
            <w:tcW w:w="0" w:type="auto"/>
          </w:tcPr>
          <w:p w14:paraId="1A1DD5BC" w14:textId="4C23BF88" w:rsidR="00445877" w:rsidRDefault="00445877">
            <w:r>
              <w:t>Category</w:t>
            </w:r>
          </w:p>
        </w:tc>
        <w:tc>
          <w:tcPr>
            <w:tcW w:w="0" w:type="auto"/>
          </w:tcPr>
          <w:p w14:paraId="059D4A98" w14:textId="61321B26" w:rsidR="00445877" w:rsidRDefault="00445877">
            <w:r>
              <w:t>Brief Description</w:t>
            </w:r>
          </w:p>
        </w:tc>
        <w:tc>
          <w:tcPr>
            <w:tcW w:w="0" w:type="auto"/>
          </w:tcPr>
          <w:p w14:paraId="7E434CA8" w14:textId="6588E260" w:rsidR="00445877" w:rsidRDefault="00445877">
            <w:r>
              <w:t>Botanical Example</w:t>
            </w:r>
          </w:p>
        </w:tc>
      </w:tr>
      <w:tr w:rsidR="005B5036" w14:paraId="65D70AF2" w14:textId="77777777" w:rsidTr="00445877">
        <w:tc>
          <w:tcPr>
            <w:tcW w:w="0" w:type="auto"/>
          </w:tcPr>
          <w:p w14:paraId="6AD40FC2" w14:textId="75996C2A" w:rsidR="00445877" w:rsidRDefault="00445877">
            <w:r>
              <w:t>Discriminant Analysis</w:t>
            </w:r>
          </w:p>
        </w:tc>
        <w:tc>
          <w:tcPr>
            <w:tcW w:w="0" w:type="auto"/>
          </w:tcPr>
          <w:p w14:paraId="646D70EC" w14:textId="59EEDC2F" w:rsidR="00445877" w:rsidRDefault="00445877">
            <w:r>
              <w:t>Supervised Learning</w:t>
            </w:r>
          </w:p>
        </w:tc>
        <w:tc>
          <w:tcPr>
            <w:tcW w:w="0" w:type="auto"/>
          </w:tcPr>
          <w:p w14:paraId="5591F9DB" w14:textId="0F87CD98" w:rsidR="00445877" w:rsidRDefault="00445877">
            <w:r>
              <w:t>Assumes each group follows a multivariate normal distribution and uses this to calculate functions that separate between the groups.</w:t>
            </w:r>
          </w:p>
        </w:tc>
        <w:tc>
          <w:tcPr>
            <w:tcW w:w="0" w:type="auto"/>
          </w:tcPr>
          <w:p w14:paraId="709A68A6" w14:textId="32EEB484" w:rsidR="00445877" w:rsidRDefault="00445877" w:rsidP="00C400B4">
            <w:r>
              <w:t>The original method was described by Fisher using a botanical dataset (</w:t>
            </w:r>
            <w:r w:rsidRPr="00C400B4">
              <w:rPr>
                <w:i/>
                <w:iCs/>
              </w:rPr>
              <w:t xml:space="preserve">Iris </w:t>
            </w:r>
            <w:r>
              <w:t>dataset)</w:t>
            </w:r>
            <w:r w:rsidR="00E71E44">
              <w:t xml:space="preserve"> </w:t>
            </w:r>
            <w:r w:rsidR="00E71E44">
              <w:fldChar w:fldCharType="begin" w:fldLock="1"/>
            </w:r>
            <w:r w:rsidR="00E71E44">
              <w:instrText>ADDIN CSL_CITATION {"citationItems":[{"id":"ITEM-1","itemData":{"DOI":"10.1111/j.1469-1809.1936.tb02137.x","ISBN":"1469-1809","ISSN":"1469-1809","PMID":"334","abstract":"When two or more populations have been measured in several characters, special interest attaches to certain functions of the measurements by which the populations are discriminated. At the author's suggestion use has already been made of this fact in craniometry (a) by Mr E. S. Martin, who has applied the principle to the sex differences in measurements of the mandible, and (b) by Miss Mildred Barnard, who showed how to obtain from a series of dated series the particular compound of cranial measurements showing most distinctly a progressive or secular trend. In the present paper the application of the same principle will be illustrated on a taxonomic problem; some questions connected with the precision of the processes employed will also be discussed.","author":[{"dropping-particle":"","family":"Fisher","given":"RA","non-dropping-particle":"","parse-names":false,"suffix":""}],"container-title":"Annals of Eugenics","id":"ITEM-1","issue":"2","issued":{"date-parts":[["1936"]]},"page":"179-188","title":"The use of multiple measurements in taxonomic problems","type":"article-journal","volume":"7"},"suppress-author":1,"uris":["http://www.mendeley.com/documents/?uuid=910cf870-5127-4336-9615-88647b1967d1"]}],"mendeley":{"formattedCitation":"(1936)","plainTextFormattedCitation":"(1936)","previouslyFormattedCitation":"(1936)"},"properties":{"noteIndex":0},"schema":"https://github.com/citation-style-language/schema/raw/master/csl-citation.json"}</w:instrText>
            </w:r>
            <w:r w:rsidR="00E71E44">
              <w:fldChar w:fldCharType="separate"/>
            </w:r>
            <w:r w:rsidR="00E71E44" w:rsidRPr="00E71E44">
              <w:rPr>
                <w:noProof/>
              </w:rPr>
              <w:t>(1936)</w:t>
            </w:r>
            <w:r w:rsidR="00E71E44">
              <w:fldChar w:fldCharType="end"/>
            </w:r>
            <w:r>
              <w:t>.</w:t>
            </w:r>
          </w:p>
          <w:p w14:paraId="5F5395E0" w14:textId="77777777" w:rsidR="00445877" w:rsidRDefault="00445877"/>
          <w:p w14:paraId="5C2B2484" w14:textId="35FFB74D" w:rsidR="00445877" w:rsidRDefault="00445877" w:rsidP="00C400B4">
            <w:r>
              <w:t xml:space="preserve">Blasco et al. </w:t>
            </w:r>
            <w:r w:rsidR="00E71E44">
              <w:fldChar w:fldCharType="begin" w:fldLock="1"/>
            </w:r>
            <w:r w:rsidR="00E71E44">
              <w:instrText>ADDIN CSL_CITATION {"citationItems":[{"id":"ITEM-1","itemData":{"DOI":"10.1016/j.jfoodeng.2008.05.035","ISSN":"02608774","abstract":"The pomegranate is a fruit with excellent organoleptic and nutritional properties, but the fact that it is difficult to peel affects its commercialisation and decreases its potential consumption. One solution is to market the arils of pomegranate in a ready-to-eat form. However, after the peeling process, unwanted material, such as internal membranes and defective arils, is extracted together with good arils and must be removed on the packing line because the presence of such material shortens the shelf life of the product or deteriorates its appearance. For different reasons, the commercial sorting machines that are currently available for similar commodities (cherries, nuts, rice, etc.) are not capable of handling and sorting pomegranate arils, thus making it necessary to build specific equipment. This work describes the development of a computer vision-based machine to inspect the raw material coming from the extraction process and classify it in four categories. The machine is capable of detecting and removing unwanted material and sorting the arils by colour. The prototype is composed of three units, which are designed to singulate the objects to allow them be inspected individually and sorted. The inspection unit relies on a computer vision system. Two image segmentation methods were tested: one uses a threshold on the R/G ratio and the other is a more complex approach based on Bayesian Linear Discriminant Analysis (LDA) in the RGB space. Both methods offered an average success rate of 90% on a validation set, the former being more intuitive for the operators, as well as faster and easier to implement, and for these reasons it was included in the prototype. Subsequently, the complete machine was tested in industry by working in real conditions throughout a whole pomegranate season, in which it automatically sorted more than nine tons of arils. © 2008 Elsevier Ltd. All rights reserved.","author":[{"dropping-particle":"","family":"Blasco","given":"J.","non-dropping-particle":"","parse-names":false,"suffix":""},{"dropping-particle":"","family":"Cubero","given":"S.","non-dropping-particle":"","parse-names":false,"suffix":""},{"dropping-particle":"","family":"Gómez-Sanchís","given":"J.","non-dropping-particle":"","parse-names":false,"suffix":""},{"dropping-particle":"","family":"Mira","given":"P.","non-dropping-particle":"","parse-names":false,"suffix":""},{"dropping-particle":"","family":"Moltó","given":"E.","non-dropping-particle":"","parse-names":false,"suffix":""}],"container-title":"Journal of Food Engineering","id":"ITEM-1","issue":"1","issued":{"date-parts":[["2009","1"]]},"page":"27-34","title":"Development of a machine for the automatic sorting of pomegranate (&lt;i&gt;Punica granatum&lt;/i&gt;) arils based on computer vision","type":"article-journal","volume":"90"},"suppress-author":1,"uris":["http://www.mendeley.com/documents/?uuid=6d40421d-517d-4a4a-a260-d328ff9fc280"]}],"mendeley":{"formattedCitation":"(2009)","plainTextFormattedCitation":"(2009)","previouslyFormattedCitation":"(2009)"},"properties":{"noteIndex":0},"schema":"https://github.com/citation-style-language/schema/raw/master/csl-citation.json"}</w:instrText>
            </w:r>
            <w:r w:rsidR="00E71E44">
              <w:fldChar w:fldCharType="separate"/>
            </w:r>
            <w:r w:rsidR="00E71E44" w:rsidRPr="00E71E44">
              <w:rPr>
                <w:noProof/>
              </w:rPr>
              <w:t>(2009)</w:t>
            </w:r>
            <w:r w:rsidR="00E71E44">
              <w:fldChar w:fldCharType="end"/>
            </w:r>
            <w:r w:rsidR="00E71E44">
              <w:t xml:space="preserve"> </w:t>
            </w:r>
            <w:r>
              <w:t>separated pomegranate aril images for quality control purposes</w:t>
            </w:r>
          </w:p>
        </w:tc>
      </w:tr>
      <w:tr w:rsidR="005B5036" w14:paraId="1031FD59" w14:textId="77777777" w:rsidTr="00445877">
        <w:tc>
          <w:tcPr>
            <w:tcW w:w="0" w:type="auto"/>
          </w:tcPr>
          <w:p w14:paraId="05CBC8C0" w14:textId="7660EFAC" w:rsidR="00445877" w:rsidRDefault="00445877">
            <w:r>
              <w:t>K-Nearest Neighbour</w:t>
            </w:r>
          </w:p>
        </w:tc>
        <w:tc>
          <w:tcPr>
            <w:tcW w:w="0" w:type="auto"/>
          </w:tcPr>
          <w:p w14:paraId="75E11143" w14:textId="5693592F" w:rsidR="00445877" w:rsidRDefault="00445877">
            <w:r>
              <w:t>Supervised Learning</w:t>
            </w:r>
          </w:p>
        </w:tc>
        <w:tc>
          <w:tcPr>
            <w:tcW w:w="0" w:type="auto"/>
          </w:tcPr>
          <w:p w14:paraId="56603B4A" w14:textId="6A2AE747" w:rsidR="00445877" w:rsidRDefault="00445877">
            <w:r>
              <w:t xml:space="preserve">Measures the distance of an unknown sample to each known sample and classifies it to the closest group. </w:t>
            </w:r>
          </w:p>
        </w:tc>
        <w:tc>
          <w:tcPr>
            <w:tcW w:w="0" w:type="auto"/>
          </w:tcPr>
          <w:p w14:paraId="44CF5AC7" w14:textId="3004D05C" w:rsidR="00445877" w:rsidRDefault="00043CBD">
            <w:r>
              <w:t xml:space="preserve">None successful to our knowledge. </w:t>
            </w:r>
          </w:p>
        </w:tc>
      </w:tr>
      <w:tr w:rsidR="005B5036" w14:paraId="1397D11E" w14:textId="77777777" w:rsidTr="00445877">
        <w:tc>
          <w:tcPr>
            <w:tcW w:w="0" w:type="auto"/>
          </w:tcPr>
          <w:p w14:paraId="68D0F4D4" w14:textId="42DE2624" w:rsidR="00445877" w:rsidRDefault="00C400B4">
            <w:r>
              <w:t>CART: Classification and Regression Trees</w:t>
            </w:r>
          </w:p>
        </w:tc>
        <w:tc>
          <w:tcPr>
            <w:tcW w:w="0" w:type="auto"/>
          </w:tcPr>
          <w:p w14:paraId="334D5D61" w14:textId="2DFDF65E" w:rsidR="00445877" w:rsidRDefault="00C400B4">
            <w:r>
              <w:t>Supervised Learning</w:t>
            </w:r>
          </w:p>
        </w:tc>
        <w:tc>
          <w:tcPr>
            <w:tcW w:w="0" w:type="auto"/>
          </w:tcPr>
          <w:p w14:paraId="3A042F73" w14:textId="218411CA" w:rsidR="00445877" w:rsidRDefault="00C400B4">
            <w:r>
              <w:t>Functions in a manner similar to a dichotomous key, where features are used to separate samples at each node.</w:t>
            </w:r>
          </w:p>
        </w:tc>
        <w:tc>
          <w:tcPr>
            <w:tcW w:w="0" w:type="auto"/>
          </w:tcPr>
          <w:p w14:paraId="4D9D271E" w14:textId="0F7F63F8" w:rsidR="00445877" w:rsidRDefault="00C400B4">
            <w:r>
              <w:t xml:space="preserve">Hladik and Alber </w:t>
            </w:r>
            <w:r w:rsidR="00E71E44">
              <w:fldChar w:fldCharType="begin" w:fldLock="1"/>
            </w:r>
            <w:r w:rsidR="00E71E44">
              <w:instrText>ADDIN CSL_CITATION {"citationItems":[{"id":"ITEM-1","itemData":{"DOI":"10.1016/j.ecss.2014.01.011","ISSN":"02727714","abstract":"Salt marsh plant communities are known for their striking patterns of vertical zonation. Two of the most important edaphic parameters that affect species distribution patterns are soil salinity and waterlogging, both of which are related to topographical variations and distance to the water. The primary objective of this study was to evaluate whether information on elevation and distance derived through remote sensing could be used to predict plant distributions in a southeastern United States salt marsh. We classified four marsh vegetation classes (tall Spartina alterniflora, medium S.alterniflora/short S.alterniflora, marsh meadow, and Borrichia frutescens/. Juncus roemerianus) based on landscape metrics obtained from a light detection and ranging (LIDAR)-derived digital elevation model (DEM) and compared results to a classification based on field-collected edaphic variables. Our secondary objective was to compare the performance of linear discriminant analysis (LDA) with non-parametric classification and regression trees (CART) for these classifications. Models based on the edaphic variables soil water content, salinity, and redox potential attained accuracies of 0.62 and 0.71 with LDA and CART, respectively. When the remote sensing-derived variables DEM elevation, slope, distance to the mean high water line, and distance to upland area were used, classification accuracies improved to 0.78 for LDA and 0.79 for CART. Our results suggest that remote sensing-derived metrics can capture edaphic gradients effectively, which makes them especially suited to landscape level analyses of salt marsh plant habitats, with potential application for predicting the effects of sea level rise on salt marsh plant distribution. ?? 2014 Elsevier Ltd.","author":[{"dropping-particle":"","family":"Hladik","given":"Christine","non-dropping-particle":"","parse-names":false,"suffix":""},{"dropping-particle":"","family":"Alber","given":"Merryl","non-dropping-particle":"","parse-names":false,"suffix":""}],"container-title":"Estuarine, Coastal and Shelf Science","id":"ITEM-1","issued":{"date-parts":[["2014"]]},"page":"47-57","publisher":"Elsevier Ltd","title":"Classification of salt marsh vegetation using edaphic and remote sensing-derived variables","type":"article-journal","volume":"141"},"suppress-author":1,"uris":["http://www.mendeley.com/documents/?uuid=4e1b1cf6-60d1-454c-84be-6b523939938e"]}],"mendeley":{"formattedCitation":"(2014)","plainTextFormattedCitation":"(2014)","previouslyFormattedCitation":"(2014)"},"properties":{"noteIndex":0},"schema":"https://github.com/citation-style-language/schema/raw/master/csl-citation.json"}</w:instrText>
            </w:r>
            <w:r w:rsidR="00E71E44">
              <w:fldChar w:fldCharType="separate"/>
            </w:r>
            <w:r w:rsidR="00E71E44" w:rsidRPr="00E71E44">
              <w:rPr>
                <w:noProof/>
              </w:rPr>
              <w:t>(2014)</w:t>
            </w:r>
            <w:r w:rsidR="00E71E44">
              <w:fldChar w:fldCharType="end"/>
            </w:r>
            <w:r w:rsidR="00E71E44">
              <w:t xml:space="preserve"> </w:t>
            </w:r>
            <w:r>
              <w:t>successfully separate marsh vegetation types.</w:t>
            </w:r>
          </w:p>
        </w:tc>
      </w:tr>
      <w:tr w:rsidR="005B5036" w14:paraId="31D2ABD6" w14:textId="77777777" w:rsidTr="00445877">
        <w:tc>
          <w:tcPr>
            <w:tcW w:w="0" w:type="auto"/>
          </w:tcPr>
          <w:p w14:paraId="423E32A2" w14:textId="0E67F3D4" w:rsidR="00445877" w:rsidRDefault="00C400B4">
            <w:r>
              <w:t>Random Forest</w:t>
            </w:r>
          </w:p>
        </w:tc>
        <w:tc>
          <w:tcPr>
            <w:tcW w:w="0" w:type="auto"/>
          </w:tcPr>
          <w:p w14:paraId="6729364F" w14:textId="0FFED961" w:rsidR="00445877" w:rsidRDefault="00C400B4">
            <w:r>
              <w:t>Supervised Learning</w:t>
            </w:r>
          </w:p>
        </w:tc>
        <w:tc>
          <w:tcPr>
            <w:tcW w:w="0" w:type="auto"/>
          </w:tcPr>
          <w:p w14:paraId="33155D26" w14:textId="50D92580" w:rsidR="00445877" w:rsidRDefault="00BD1A96">
            <w:r>
              <w:t>In essence a repetition of multiple CARTs, with the membership for unknown samples selected through a majority vote.</w:t>
            </w:r>
          </w:p>
        </w:tc>
        <w:tc>
          <w:tcPr>
            <w:tcW w:w="0" w:type="auto"/>
          </w:tcPr>
          <w:p w14:paraId="55A35C96" w14:textId="32932618" w:rsidR="00445877" w:rsidRDefault="00BD1A96">
            <w:r>
              <w:t xml:space="preserve">Benito Garzón et al. </w:t>
            </w:r>
            <w:r>
              <w:fldChar w:fldCharType="begin" w:fldLock="1"/>
            </w:r>
            <w:r w:rsidR="00E71E44">
              <w:instrText>ADDIN CSL_CITATION {"citationItems":[{"id":"ITEM-1","itemData":{"DOI":"10.3170/2008-7-18348","ISSN":"14022001","abstract":"Question: Will the predicted climate changes affect species distribution in the Iberian Peninsula? Location: Iberian Peninsula (Spain and Portugal). Methods: We modelled current and future tree distributions as a function of climate, using a computational framework that made use of one machine learning technique, the random forest (RF) algorithm. This algorithm provided good predictions of the current distribution of each species, as shown by the area under the corresponding receiver operating characteristics (ROC) curves. Species turnover, richness and the change in distributions over time to 2080 under four Intergovernmental panel on climate change (IPCC) scenarios were calculated using the species map outputs. Results and Conclusions: The results show a notable reduction in the potential distribution of the studied species under all the IPCC scenarios, particularly so for mountain conifer species such as Pinus sylvestris, P. uncinata and Abies alba. Temperate species, especially Fagus sylvatica and Quercus petraea, were also predicted to suffer a reduction in their range; also sub-mediterranean species, especially Q. pyrenaica, were predicted to undergo notable decline. In contrast, typically Mediterranean species appeared to be generally more capable of migration, and are therefore likely to be less affected. © IAVS; Opulus Press.","author":[{"dropping-particle":"","family":"Benito Garzón","given":"Marta","non-dropping-particle":"","parse-names":false,"suffix":""},{"dropping-particle":"","family":"Sánchez De Dios","given":"Rut","non-dropping-particle":"","parse-names":false,"suffix":""},{"dropping-particle":"","family":"Sainz Ollero","given":"Helios","non-dropping-particle":"","parse-names":false,"suffix":""}],"container-title":"Applied Vegetation Science","id":"ITEM-1","issue":"2","issued":{"date-parts":[["2008"]]},"page":"169-178","title":"Effects of climate change on the distribution of Iberian tree species","type":"article-journal","volume":"11"},"suppress-author":1,"uris":["http://www.mendeley.com/documents/?uuid=1c262d61-e530-4ee7-8acb-cb2498ca26c0"]}],"mendeley":{"formattedCitation":"(2008)","plainTextFormattedCitation":"(2008)","previouslyFormattedCitation":"(2008)"},"properties":{"noteIndex":0},"schema":"https://github.com/citation-style-language/schema/raw/master/csl-citation.json"}</w:instrText>
            </w:r>
            <w:r>
              <w:fldChar w:fldCharType="separate"/>
            </w:r>
            <w:r w:rsidRPr="00BD1A96">
              <w:rPr>
                <w:noProof/>
              </w:rPr>
              <w:t>(2008)</w:t>
            </w:r>
            <w:r>
              <w:fldChar w:fldCharType="end"/>
            </w:r>
            <w:r>
              <w:t xml:space="preserve"> used Random forests to model climate change impact on the distribution of forest species.</w:t>
            </w:r>
          </w:p>
        </w:tc>
      </w:tr>
      <w:tr w:rsidR="005B5036" w14:paraId="670701D1" w14:textId="77777777" w:rsidTr="00445877">
        <w:tc>
          <w:tcPr>
            <w:tcW w:w="0" w:type="auto"/>
          </w:tcPr>
          <w:p w14:paraId="7A170063" w14:textId="09A90EC6" w:rsidR="00445877" w:rsidRDefault="00BD1A96">
            <w:r>
              <w:t>Support Vector Machine</w:t>
            </w:r>
          </w:p>
        </w:tc>
        <w:tc>
          <w:tcPr>
            <w:tcW w:w="0" w:type="auto"/>
          </w:tcPr>
          <w:p w14:paraId="5F76D963" w14:textId="07C33BEE" w:rsidR="00445877" w:rsidRDefault="00BD1A96">
            <w:r>
              <w:t>Supervised Learning</w:t>
            </w:r>
          </w:p>
        </w:tc>
        <w:tc>
          <w:tcPr>
            <w:tcW w:w="0" w:type="auto"/>
          </w:tcPr>
          <w:p w14:paraId="6D7E9BE1" w14:textId="32041AFC" w:rsidR="00445877" w:rsidRDefault="00BD1A96">
            <w:r>
              <w:t xml:space="preserve">Support Vector Machines separate </w:t>
            </w:r>
            <w:r w:rsidR="00E71E44">
              <w:t>groups</w:t>
            </w:r>
            <w:r>
              <w:t xml:space="preserve"> by </w:t>
            </w:r>
            <w:r w:rsidR="00E71E44">
              <w:t xml:space="preserve">establishing a boundary plane between them. </w:t>
            </w:r>
          </w:p>
        </w:tc>
        <w:tc>
          <w:tcPr>
            <w:tcW w:w="0" w:type="auto"/>
          </w:tcPr>
          <w:p w14:paraId="2D2EFCAD" w14:textId="729C917D" w:rsidR="00445877" w:rsidRPr="00E71E44" w:rsidRDefault="00E71E44">
            <w:r>
              <w:t xml:space="preserve">Lu et al. </w:t>
            </w:r>
            <w:r>
              <w:fldChar w:fldCharType="begin" w:fldLock="1"/>
            </w:r>
            <w:r>
              <w:instrText>ADDIN CSL_CITATION {"citationItems":[{"id":"ITEM-1","itemData":{"DOI":"10.1371/journal.pone.0029704","ISSN":"19326203","PMID":"22235330","abstract":"Leaf characters have been successfully utilized to classify Camellia (Theaceae) species; however, leaf characters combined with supervised pattern recognition techniques have not been previously explored. We present results of using leaf morphological and venation characters of 93 species from five sections of genus Camellia to assess the effectiveness of several supervised pattern recognition techniques for classifications and compare their accuracy. Clustering approach, Learning Vector Quantization neural network (LVQ-ANN), Dynamic Architecture for Artificial Neural Networks (DAN2), and C-support vector machines (SVM) are used to discriminate 93 species from five sections of genus Camellia (11 in sect. Furfuracea, 16 in sect. Paracamellia, 12 in sect. Tuberculata, 34 in sect. Camellia, and 20 in sect. Theopsis). DAN2 and SVM show excellent classification results for genus Camellia with DAN2's accuracy of 97.92% and 91.11% for training and testing data sets respectively. The RBF-SVM results of 97.92% and 97.78% for training and testing offer the best classification accuracy. A hierarchical dendrogram based on leaf architecture data has confirmed the morphological classification of the five sections as previously proposed. The overall results suggest that leaf architecture-based data analysis using supervised pattern recognition techniques, especially DAN2 and SVM discrimination methods, is excellent for identification of Camellia species.","author":[{"dropping-particle":"","family":"Lu","given":"Hongfei","non-dropping-particle":"","parse-names":false,"suffix":""},{"dropping-particle":"","family":"Jiang","given":"Wu","non-dropping-particle":"","parse-names":false,"suffix":""},{"dropping-particle":"","family":"Ghiassi","given":"M.","non-dropping-particle":"","parse-names":false,"suffix":""},{"dropping-particle":"","family":"Lee","given":"Sean","non-dropping-particle":"","parse-names":false,"suffix":""},{"dropping-particle":"","family":"Nitin","given":"Mantri","non-dropping-particle":"","parse-names":false,"suffix":""}],"container-title":"PLOS ONE","id":"ITEM-1","issue":"1","issued":{"date-parts":[["2012"]]},"page":"1-18","title":"Classification of Camellia (Theaceae) species using leaf architecture variations and pattern recognition techniques","type":"article-journal","volume":"7"},"suppress-author":1,"uris":["http://www.mendeley.com/documents/?uuid=eed59e33-bb94-44a8-b419-167cd86cdbfa"]}],"mendeley":{"formattedCitation":"(2012)","plainTextFormattedCitation":"(2012)","previouslyFormattedCitation":"(2012)"},"properties":{"noteIndex":0},"schema":"https://github.com/citation-style-language/schema/raw/master/csl-citation.json"}</w:instrText>
            </w:r>
            <w:r>
              <w:fldChar w:fldCharType="separate"/>
            </w:r>
            <w:r w:rsidRPr="00E71E44">
              <w:rPr>
                <w:noProof/>
              </w:rPr>
              <w:t>(2012)</w:t>
            </w:r>
            <w:r>
              <w:fldChar w:fldCharType="end"/>
            </w:r>
            <w:r>
              <w:t xml:space="preserve"> separated mature </w:t>
            </w:r>
            <w:r>
              <w:rPr>
                <w:i/>
                <w:iCs/>
              </w:rPr>
              <w:t xml:space="preserve">Camellia </w:t>
            </w:r>
            <w:ins w:id="0" w:author="Alastair Culham" w:date="2020-05-20T18:01:00Z">
              <w:r w:rsidR="00C97040">
                <w:rPr>
                  <w:iCs/>
                </w:rPr>
                <w:t xml:space="preserve">L. </w:t>
              </w:r>
            </w:ins>
            <w:r>
              <w:t>species using fully mature leaves.</w:t>
            </w:r>
          </w:p>
        </w:tc>
      </w:tr>
      <w:tr w:rsidR="005B5036" w14:paraId="3C775F59" w14:textId="77777777" w:rsidTr="00445877">
        <w:tc>
          <w:tcPr>
            <w:tcW w:w="0" w:type="auto"/>
          </w:tcPr>
          <w:p w14:paraId="12DD8E76" w14:textId="3A4F99DA" w:rsidR="00445877" w:rsidRDefault="00E71E44">
            <w:r>
              <w:t>Artificial Neural Networks – Multilayer Perceptron</w:t>
            </w:r>
          </w:p>
        </w:tc>
        <w:tc>
          <w:tcPr>
            <w:tcW w:w="0" w:type="auto"/>
          </w:tcPr>
          <w:p w14:paraId="58AF0F0C" w14:textId="63718353" w:rsidR="00E71E44" w:rsidRDefault="00E71E44">
            <w:r>
              <w:t>Supervised Learning</w:t>
            </w:r>
          </w:p>
        </w:tc>
        <w:tc>
          <w:tcPr>
            <w:tcW w:w="0" w:type="auto"/>
          </w:tcPr>
          <w:p w14:paraId="4EE11274" w14:textId="143A1566" w:rsidR="00445877" w:rsidRDefault="00E71E44">
            <w:r>
              <w:t>Inspired by biological neural networks, they are a series of interconnected elements organised in different layers - most common setup including an input layer, a hidden layer, and output layer.</w:t>
            </w:r>
          </w:p>
        </w:tc>
        <w:tc>
          <w:tcPr>
            <w:tcW w:w="0" w:type="auto"/>
          </w:tcPr>
          <w:p w14:paraId="0CA37182" w14:textId="6D606549" w:rsidR="00A07BB9" w:rsidRDefault="00A07BB9" w:rsidP="00A07BB9">
            <w:pPr>
              <w:rPr>
                <w:ins w:id="1" w:author="Clark, Jonathan Dr (Computer Science)" w:date="2020-05-05T18:14:00Z"/>
              </w:rPr>
            </w:pPr>
            <w:ins w:id="2" w:author="Clark, Jonathan Dr (Computer Science)" w:date="2020-05-05T18:14:00Z">
              <w:r>
                <w:t xml:space="preserve">First used for plant identification by Clark and Warwick </w:t>
              </w:r>
              <w:r>
                <w:fldChar w:fldCharType="begin" w:fldLock="1"/>
              </w:r>
              <w:r>
                <w:instrText>ADDIN CSL_CITATION {"citationItems":[{"id":"ITEM-1","itemData":{"DOI":"10.1007/978-94-011-5048-4_5","ISSN":"02692821","abstract":"In this paper, practical generation of identification keys for biological taxa using a multilayer perceptron neural network is described. Unlike conventional expert systems, this method does not require an expert for key generation, but is merely based on recordings of observed character states. Like a human taxonomist, its judgement is based on experience, and it is therefore capable of generalized identification of taxa. An initial study involving identification of three species of Iris with greater than 90% confidence is presented here. In addition, the horticulturally significant genus Lithops (Aizoaceae/Mesembryanthemaceae), popular with enthusiasts of succulent plants, is used as a more practical example, because of the difficulty of generation of a conventional key to species, and the existence of a relatively recent monograph. It is demonstrated that such an Artificial Neural Network Key (ANNKEY) can identify more than half (52.9%) of the species in this genus, after training with representative data, even though data for one character is completely missing.","author":[{"dropping-particle":"","family":"Clark","given":"Jonathan Y.","non-dropping-particle":"","parse-names":false,"suffix":""},{"dropping-particle":"","family":"Warwick","given":"Kevin","non-dropping-particle":"","parse-names":false,"suffix":""}],"container-title":"Artificial Intelligence Review","id":"ITEM-1","issue":"1-3","issued":{"date-parts":[["1998"]]},"page":"95-115","title":"Artificial Keys for Botanical Identification using a Multilayer Perceptron Neural Network (MLP)","type":"article-journal","volume":"12"},"suppress-author":1,"uris":["http://www.mendeley.com/documents/?uuid=a9ee823a-32fb-44f4-a483-f7c2ee2e6b08"]}],"mendeley":{"formattedCitation":"(1998)","plainTextFormattedCitation":"(1998)","previouslyFormattedCitation":"(1998)"},"properties":{"noteIndex":0},"schema":"https://github.com/citation-style-language/schema/raw/master/csl-citation.json"}</w:instrText>
              </w:r>
              <w:r>
                <w:fldChar w:fldCharType="separate"/>
              </w:r>
              <w:r w:rsidRPr="00E71E44">
                <w:rPr>
                  <w:noProof/>
                </w:rPr>
                <w:t>(1998)</w:t>
              </w:r>
              <w:r>
                <w:fldChar w:fldCharType="end"/>
              </w:r>
              <w:r>
                <w:t xml:space="preserve"> to identify species within the genus </w:t>
              </w:r>
              <w:r>
                <w:rPr>
                  <w:i/>
                  <w:iCs/>
                </w:rPr>
                <w:t>Lithops</w:t>
              </w:r>
            </w:ins>
            <w:ins w:id="3" w:author="Alastair Culham" w:date="2020-05-20T18:01:00Z">
              <w:r w:rsidR="00C97040">
                <w:rPr>
                  <w:iCs/>
                </w:rPr>
                <w:t xml:space="preserve"> N.E.Br.</w:t>
              </w:r>
            </w:ins>
            <w:ins w:id="4" w:author="Clark, Jonathan Dr (Computer Science)" w:date="2020-05-05T18:14:00Z">
              <w:r>
                <w:t>.</w:t>
              </w:r>
            </w:ins>
          </w:p>
          <w:p w14:paraId="2B8DD6D7" w14:textId="266629A8" w:rsidR="00445877" w:rsidRPr="00E71E44" w:rsidRDefault="00445877"/>
        </w:tc>
      </w:tr>
      <w:tr w:rsidR="005B5036" w14:paraId="24F58D9B" w14:textId="77777777" w:rsidTr="00445877">
        <w:tc>
          <w:tcPr>
            <w:tcW w:w="0" w:type="auto"/>
          </w:tcPr>
          <w:p w14:paraId="4A91AF46" w14:textId="07438B4B" w:rsidR="00445877" w:rsidRDefault="00E71E44">
            <w:r>
              <w:t>Naïve Bayes Classification</w:t>
            </w:r>
          </w:p>
        </w:tc>
        <w:tc>
          <w:tcPr>
            <w:tcW w:w="0" w:type="auto"/>
          </w:tcPr>
          <w:p w14:paraId="51FDF761" w14:textId="579CCEF2" w:rsidR="00445877" w:rsidRDefault="00E71E44">
            <w:r>
              <w:t>Supervised Learning</w:t>
            </w:r>
          </w:p>
        </w:tc>
        <w:tc>
          <w:tcPr>
            <w:tcW w:w="0" w:type="auto"/>
          </w:tcPr>
          <w:p w14:paraId="1708341C" w14:textId="704C6AA6" w:rsidR="00445877" w:rsidRDefault="00E71E44">
            <w:r>
              <w:t xml:space="preserve">A probabilistic approach, based on a straightforward implementations of Bayes’ theorem – during training conditional probabilities are established which are then used to classify </w:t>
            </w:r>
            <w:r w:rsidR="00C46AE8">
              <w:t>unknown samples.</w:t>
            </w:r>
          </w:p>
        </w:tc>
        <w:tc>
          <w:tcPr>
            <w:tcW w:w="0" w:type="auto"/>
          </w:tcPr>
          <w:p w14:paraId="30C3D0EB" w14:textId="34CA4DD8" w:rsidR="00445877" w:rsidRDefault="00C46AE8">
            <w:r>
              <w:t xml:space="preserve">Ornella et al. </w:t>
            </w:r>
            <w:r>
              <w:fldChar w:fldCharType="begin" w:fldLock="1"/>
            </w:r>
            <w:r>
              <w:instrText>ADDIN CSL_CITATION {"citationItems":[{"id":"ITEM-1","itemData":{"DOI":"10.1016/j.compag.2010.08.013","ISSN":"01681699","abstract":"The development of molecular techniques for genetic analysis has enabled great advances in cereal breeding. However, their usefulness in hybrid breeding, particularly in assigning new lines to heterotic groups previously established, still remains unsolved. In this work we evaluate the performance of several state-of-art multiclass classifiers onto three molecular marker datasets representing a broad spectrum of maize heterotic patterns. Even though results are variable, they suggest supervised learning algorithms as a valuable complement to traditional breeding programs. ?? 2010 Elsevier B.V.","author":[{"dropping-particle":"","family":"Ornella","given":"Leonardo","non-dropping-particle":"","parse-names":false,"suffix":""},{"dropping-particle":"","family":"Tapia","given":"Elizabeth","non-dropping-particle":"","parse-names":false,"suffix":""}],"container-title":"Computers and Electronics in Agriculture","id":"ITEM-1","issue":"2","issued":{"date-parts":[["2010"]]},"page":"250-257","publisher":"Elsevier B.V.","title":"Supervised machine learning and heterotic classification of maize (Zea mays L.) using molecular marker data","type":"article-journal","volume":"74"},"suppress-author":1,"uris":["http://www.mendeley.com/documents/?uuid=f39bf7cb-5eeb-4005-bc94-80981d910ccf"]}],"mendeley":{"formattedCitation":"(2010)","plainTextFormattedCitation":"(2010)","previouslyFormattedCitation":"(2010)"},"properties":{"noteIndex":0},"schema":"https://github.com/citation-style-language/schema/raw/master/csl-citation.json"}</w:instrText>
            </w:r>
            <w:r>
              <w:fldChar w:fldCharType="separate"/>
            </w:r>
            <w:r w:rsidRPr="00C46AE8">
              <w:rPr>
                <w:noProof/>
              </w:rPr>
              <w:t>(2010)</w:t>
            </w:r>
            <w:r>
              <w:fldChar w:fldCharType="end"/>
            </w:r>
            <w:r>
              <w:t xml:space="preserve"> successfully used Naïve Bayes for separation of maize cultivars using molecular data.</w:t>
            </w:r>
          </w:p>
        </w:tc>
      </w:tr>
      <w:tr w:rsidR="005B5036" w14:paraId="3B3F77F4" w14:textId="77777777" w:rsidTr="00445877">
        <w:tc>
          <w:tcPr>
            <w:tcW w:w="0" w:type="auto"/>
          </w:tcPr>
          <w:p w14:paraId="5F22A906" w14:textId="77777777" w:rsidR="00445877" w:rsidRDefault="00C46AE8" w:rsidP="00C46AE8">
            <w:pPr>
              <w:rPr>
                <w:ins w:id="5" w:author="Clark, Jonathan Dr (Computer Science)" w:date="2020-05-05T18:18:00Z"/>
              </w:rPr>
            </w:pPr>
            <w:r>
              <w:t>Cluster Analysis</w:t>
            </w:r>
          </w:p>
          <w:p w14:paraId="7B463F82" w14:textId="25301E2D" w:rsidR="003C7B6C" w:rsidRDefault="003C7B6C" w:rsidP="00C46AE8">
            <w:ins w:id="6" w:author="Clark, Jonathan Dr (Computer Science)" w:date="2020-05-05T18:18:00Z">
              <w:r>
                <w:t>(incl. k-means)</w:t>
              </w:r>
            </w:ins>
          </w:p>
        </w:tc>
        <w:tc>
          <w:tcPr>
            <w:tcW w:w="0" w:type="auto"/>
          </w:tcPr>
          <w:p w14:paraId="50FF5403" w14:textId="440B53B5" w:rsidR="00445877" w:rsidRDefault="00C46AE8">
            <w:r>
              <w:t>Unsupervised Learning</w:t>
            </w:r>
          </w:p>
        </w:tc>
        <w:tc>
          <w:tcPr>
            <w:tcW w:w="0" w:type="auto"/>
          </w:tcPr>
          <w:p w14:paraId="6E46E59B" w14:textId="4202634A" w:rsidR="00445877" w:rsidRDefault="00C46AE8">
            <w:r>
              <w:t>A large collection of technique</w:t>
            </w:r>
            <w:ins w:id="7" w:author="Clark, Jonathan Dr (Computer Science)" w:date="2020-05-05T18:18:00Z">
              <w:r w:rsidR="003C7B6C">
                <w:t>s</w:t>
              </w:r>
            </w:ins>
            <w:r>
              <w:t xml:space="preserve"> based on </w:t>
            </w:r>
            <w:r>
              <w:lastRenderedPageBreak/>
              <w:t>different algorithms. The overarching aim is to divide data into similar groupings.</w:t>
            </w:r>
          </w:p>
        </w:tc>
        <w:tc>
          <w:tcPr>
            <w:tcW w:w="0" w:type="auto"/>
          </w:tcPr>
          <w:p w14:paraId="30E36871" w14:textId="168CDB70" w:rsidR="00445877" w:rsidRPr="005B5036" w:rsidRDefault="00C46AE8">
            <w:r>
              <w:lastRenderedPageBreak/>
              <w:t xml:space="preserve">Extensively used in exploratory data analysis </w:t>
            </w:r>
            <w:r>
              <w:lastRenderedPageBreak/>
              <w:t xml:space="preserve">stages. Gardner et al. </w:t>
            </w:r>
            <w:r>
              <w:fldChar w:fldCharType="begin" w:fldLock="1"/>
            </w:r>
            <w:r w:rsidR="005B5036">
              <w:instrText>ADDIN CSL_CITATION {"citationItems":[{"id":"ITEM-1","itemData":{"DOI":"10.7275/R5M906KB","ISSN":"2159-7200","author":[{"dropping-particle":"","family":"Gardner","given":"Zoe E","non-dropping-particle":"","parse-names":false,"suffix":""},{"dropping-particle":"","family":"Lueck","given":"Lorna","non-dropping-particle":"","parse-names":false,"suffix":""},{"dropping-particle":"","family":"Erhardt","given":"Erik B","non-dropping-particle":"","parse-names":false,"suffix":""},{"dropping-particle":"","family":"Craker","given":"Lyle E","non-dropping-particle":"","parse-names":false,"suffix":""}],"container-title":"Journal of Medicinally Active Plants","id":"ITEM-1","issue":"2","issued":{"date-parts":[["2012"]]},"page":"47-59","title":"A morphometric analysis of &lt;i&gt;Actaea racemosa&lt;/i&gt; L. (Ranunculaceae)","type":"article-journal","volume":"1"},"suppress-author":1,"uris":["http://www.mendeley.com/documents/?uuid=80ae979d-379c-4fb2-b0d6-de1bc14d7ff3"]}],"mendeley":{"formattedCitation":"(2012)","plainTextFormattedCitation":"(2012)","previouslyFormattedCitation":"(2012)"},"properties":{"noteIndex":0},"schema":"https://github.com/citation-style-language/schema/raw/master/csl-citation.json"}</w:instrText>
            </w:r>
            <w:r>
              <w:fldChar w:fldCharType="separate"/>
            </w:r>
            <w:r w:rsidRPr="00C46AE8">
              <w:rPr>
                <w:noProof/>
              </w:rPr>
              <w:t>(2012)</w:t>
            </w:r>
            <w:r>
              <w:fldChar w:fldCharType="end"/>
            </w:r>
            <w:r>
              <w:t xml:space="preserve"> used agglomerative clustering to </w:t>
            </w:r>
            <w:r w:rsidR="005B5036">
              <w:t xml:space="preserve">explore the differences in morphology between </w:t>
            </w:r>
            <w:r w:rsidR="005B5036">
              <w:rPr>
                <w:i/>
                <w:iCs/>
              </w:rPr>
              <w:t xml:space="preserve">Actaea racemosa </w:t>
            </w:r>
            <w:ins w:id="8" w:author="Alastair Culham" w:date="2020-05-20T18:02:00Z">
              <w:r w:rsidR="00C97040">
                <w:rPr>
                  <w:iCs/>
                </w:rPr>
                <w:t xml:space="preserve">L. </w:t>
              </w:r>
            </w:ins>
            <w:r w:rsidR="005B5036">
              <w:t>populations.</w:t>
            </w:r>
          </w:p>
        </w:tc>
      </w:tr>
      <w:tr w:rsidR="005B5036" w14:paraId="6ADABFB5" w14:textId="77777777" w:rsidTr="00445877">
        <w:tc>
          <w:tcPr>
            <w:tcW w:w="0" w:type="auto"/>
          </w:tcPr>
          <w:p w14:paraId="0CE9A8A1" w14:textId="0D6CB152" w:rsidR="00445877" w:rsidRDefault="005B5036">
            <w:r>
              <w:lastRenderedPageBreak/>
              <w:t>Artificial Neural Networks – Self-Organizing Map</w:t>
            </w:r>
            <w:ins w:id="9" w:author="Clark, Jonathan Dr (Computer Science)" w:date="2020-05-05T18:15:00Z">
              <w:r w:rsidR="00A07BB9">
                <w:t xml:space="preserve"> (SOM)</w:t>
              </w:r>
            </w:ins>
          </w:p>
        </w:tc>
        <w:tc>
          <w:tcPr>
            <w:tcW w:w="0" w:type="auto"/>
          </w:tcPr>
          <w:p w14:paraId="7AF6EBEC" w14:textId="332802B0" w:rsidR="00445877" w:rsidRDefault="005B5036">
            <w:r>
              <w:t>Unsupervised Learning</w:t>
            </w:r>
          </w:p>
        </w:tc>
        <w:tc>
          <w:tcPr>
            <w:tcW w:w="0" w:type="auto"/>
          </w:tcPr>
          <w:p w14:paraId="6DC5A8DA" w14:textId="1F1F784D" w:rsidR="00445877" w:rsidRDefault="005B5036">
            <w:r>
              <w:t xml:space="preserve">Similar to the supervised version of artificial neural networks, distributing samples in multidimensional space. </w:t>
            </w:r>
          </w:p>
        </w:tc>
        <w:tc>
          <w:tcPr>
            <w:tcW w:w="0" w:type="auto"/>
          </w:tcPr>
          <w:p w14:paraId="52EBB798" w14:textId="18AB3D0D" w:rsidR="00445877" w:rsidRPr="005B5036" w:rsidRDefault="00A07BB9">
            <w:ins w:id="10" w:author="Clark, Jonathan Dr (Computer Science)" w:date="2020-05-05T18:15:00Z">
              <w:r>
                <w:t xml:space="preserve">The performance of self-organising maps was demonstrated by Clark et al. </w:t>
              </w:r>
              <w:r>
                <w:fldChar w:fldCharType="begin" w:fldLock="1"/>
              </w:r>
              <w:r>
                <w:instrText>ADDIN CSL_CITATION {"citationItems":[{"id":"ITEM-1","itemData":{"DOI":"10.1111/j.1095-8339.2008.00891.x","ISSN":"00244074","abstract":"A case study of the classification of 19 species of the genus Tilia (Malvaceae) using morphological data is presented. The value of a self-organizing map (SOM) neural network when applied to this problem is compared with that of a standard cluster analysis method. An interpretation of the results and a discussion of traditional classification systems are provided in order to evaluate the practical usefulness of the SOM methodology. The SOM technique is shown to provide an easily understandable two-dimensional topological map which enables simple linear separation of taxonomic groups. Good separation of traditional infrageneric groups in Tilia is achieved and suggestions about changes to the existing classification are provided. It is concluded that the SOM and cluster analysis methods, whilst both producing results similar to existing classifications, are most effective at different hierarchical levels. © 2009 The Linnean Society of London.","author":[{"dropping-particle":"","family":"Clark","given":"Jonathan Y.","non-dropping-particle":"","parse-names":false,"suffix":""}],"container-title":"Botanical Journal of the Linnean Society","id":"ITEM-1","issue":"2","issued":{"date-parts":[["2009"]]},"page":"300-314","title":"Neural networks and cluster analysis for unsupervised classification of cultivated species of &lt;i&gt;Tilia &lt;/i&gt;(Malvaceae)","type":"article-journal","volume":"159"},"suppress-author":1,"uris":["http://www.mendeley.com/documents/?uuid=32f346f7-9d1f-4275-99c3-ad9c72443a31"]}],"mendeley":{"formattedCitation":"(2009)","plainTextFormattedCitation":"(2009)"},"properties":{"noteIndex":0},"schema":"https://github.com/citation-style-language/schema/raw/master/csl-citation.json"}</w:instrText>
              </w:r>
              <w:r>
                <w:fldChar w:fldCharType="separate"/>
              </w:r>
              <w:r w:rsidRPr="005B5036">
                <w:rPr>
                  <w:noProof/>
                </w:rPr>
                <w:t>(2009)</w:t>
              </w:r>
              <w:r>
                <w:fldChar w:fldCharType="end"/>
              </w:r>
              <w:r>
                <w:t xml:space="preserve"> and Clark et al. (2017) using </w:t>
              </w:r>
              <w:r>
                <w:rPr>
                  <w:i/>
                  <w:iCs/>
                </w:rPr>
                <w:t>Tilia</w:t>
              </w:r>
              <w:r>
                <w:t xml:space="preserve"> </w:t>
              </w:r>
            </w:ins>
            <w:ins w:id="11" w:author="Alastair Culham" w:date="2020-05-20T18:02:00Z">
              <w:r w:rsidR="00C97040">
                <w:t xml:space="preserve">L. </w:t>
              </w:r>
            </w:ins>
            <w:ins w:id="12" w:author="Clark, Jonathan Dr (Computer Science)" w:date="2020-05-05T18:15:00Z">
              <w:r>
                <w:t>species.</w:t>
              </w:r>
            </w:ins>
            <w:bookmarkStart w:id="13" w:name="_GoBack"/>
            <w:bookmarkEnd w:id="13"/>
          </w:p>
        </w:tc>
      </w:tr>
    </w:tbl>
    <w:p w14:paraId="1E96DFCF" w14:textId="77777777" w:rsidR="00365D27" w:rsidRDefault="00365D27"/>
    <w:sectPr w:rsidR="00365D27" w:rsidSect="00AE027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917C8"/>
    <w:multiLevelType w:val="hybridMultilevel"/>
    <w:tmpl w:val="F2F410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astair Culham">
    <w15:presenceInfo w15:providerId="AD" w15:userId="S-1-5-21-1643737065-1150890963-312552118-19898"/>
  </w15:person>
  <w15:person w15:author="Clark, Jonathan Dr (Computer Science)">
    <w15:presenceInfo w15:providerId="None" w15:userId="Clark, Jonathan Dr (Computer Scie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877"/>
    <w:rsid w:val="00043CBD"/>
    <w:rsid w:val="00365D27"/>
    <w:rsid w:val="003C7B6C"/>
    <w:rsid w:val="00445877"/>
    <w:rsid w:val="005B5036"/>
    <w:rsid w:val="00A07BB9"/>
    <w:rsid w:val="00AE0278"/>
    <w:rsid w:val="00B26C85"/>
    <w:rsid w:val="00BD1A96"/>
    <w:rsid w:val="00C400B4"/>
    <w:rsid w:val="00C46AE8"/>
    <w:rsid w:val="00C97040"/>
    <w:rsid w:val="00E71E4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25892"/>
  <w15:chartTrackingRefBased/>
  <w15:docId w15:val="{6AE55B0F-491C-A649-AC35-BF050514D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45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5877"/>
    <w:pPr>
      <w:ind w:left="720"/>
      <w:contextualSpacing/>
    </w:pPr>
  </w:style>
  <w:style w:type="paragraph" w:styleId="BalloonText">
    <w:name w:val="Balloon Text"/>
    <w:basedOn w:val="Normal"/>
    <w:link w:val="BalloonTextChar"/>
    <w:uiPriority w:val="99"/>
    <w:semiHidden/>
    <w:unhideWhenUsed/>
    <w:rsid w:val="00BD1A9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1A9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2F7E18F99B554BA7E8B4CB7D5983E9" ma:contentTypeVersion="15" ma:contentTypeDescription="Create a new document." ma:contentTypeScope="" ma:versionID="be8c7477df60ece6cbd0c7e6809eaac1">
  <xsd:schema xmlns:xsd="http://www.w3.org/2001/XMLSchema" xmlns:xs="http://www.w3.org/2001/XMLSchema" xmlns:p="http://schemas.microsoft.com/office/2006/metadata/properties" xmlns:ns1="http://schemas.microsoft.com/sharepoint/v3" xmlns:ns3="14021365-9c4a-42c7-9af8-2b2d04039a8f" xmlns:ns4="2e76a080-e978-4c6f-9404-9a08901db6cb" targetNamespace="http://schemas.microsoft.com/office/2006/metadata/properties" ma:root="true" ma:fieldsID="4168933edc83f98cfd32a6ae63490908" ns1:_="" ns3:_="" ns4:_="">
    <xsd:import namespace="http://schemas.microsoft.com/sharepoint/v3"/>
    <xsd:import namespace="14021365-9c4a-42c7-9af8-2b2d04039a8f"/>
    <xsd:import namespace="2e76a080-e978-4c6f-9404-9a08901db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1:_ip_UnifiedCompliancePolicyProperties" minOccurs="0"/>
                <xsd:element ref="ns1:_ip_UnifiedCompliancePolicyUIActio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description="" ma:hidden="true" ma:internalName="_ip_UnifiedCompliancePolicyProperties">
      <xsd:simpleType>
        <xsd:restriction base="dms:Note"/>
      </xsd:simpleType>
    </xsd:element>
    <xsd:element name="_ip_UnifiedCompliancePolicyUIAction" ma:index="15"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021365-9c4a-42c7-9af8-2b2d04039a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76a080-e978-4c6f-9404-9a08901db6c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A1ECF-4F67-4D4D-BC89-1395F1EC8F8E}">
  <ds:schemaRefs>
    <ds:schemaRef ds:uri="http://purl.org/dc/elements/1.1/"/>
    <ds:schemaRef ds:uri="http://purl.org/dc/dcmitype/"/>
    <ds:schemaRef ds:uri="2e76a080-e978-4c6f-9404-9a08901db6cb"/>
    <ds:schemaRef ds:uri="http://purl.org/dc/terms/"/>
    <ds:schemaRef ds:uri="14021365-9c4a-42c7-9af8-2b2d04039a8f"/>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17AEBF8-B5C5-4991-8503-0C98CB563175}">
  <ds:schemaRefs>
    <ds:schemaRef ds:uri="http://schemas.microsoft.com/sharepoint/v3/contenttype/forms"/>
  </ds:schemaRefs>
</ds:datastoreItem>
</file>

<file path=customXml/itemProps3.xml><?xml version="1.0" encoding="utf-8"?>
<ds:datastoreItem xmlns:ds="http://schemas.openxmlformats.org/officeDocument/2006/customXml" ds:itemID="{B836B755-1A12-4B06-A12C-61118CE34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021365-9c4a-42c7-9af8-2b2d04039a8f"/>
    <ds:schemaRef ds:uri="2e76a080-e978-4c6f-9404-9a08901db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38C427-52BD-443F-A7AA-D3B57A2CF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3364</Words>
  <Characters>19176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Christodoulou</dc:creator>
  <cp:keywords/>
  <dc:description/>
  <cp:lastModifiedBy>Alastair Culham</cp:lastModifiedBy>
  <cp:revision>2</cp:revision>
  <dcterms:created xsi:type="dcterms:W3CDTF">2020-05-20T17:02:00Z</dcterms:created>
  <dcterms:modified xsi:type="dcterms:W3CDTF">2020-05-20T17:02:00Z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http://www.zotero.org/styles/biological-journal-of-the-linnean-society</vt:lpwstr>
  </property>
  <property fmtid="{D5CDD505-2E9C-101B-9397-08002B2CF9AE}" pid="5" name="Mendeley Recent Style Name 1_1">
    <vt:lpwstr>Biological Journal of the Linnean Society</vt:lpwstr>
  </property>
  <property fmtid="{D5CDD505-2E9C-101B-9397-08002B2CF9AE}" pid="6" name="Mendeley Recent Style Id 2_1">
    <vt:lpwstr>http://csl.mendeley.com/styles/455513681/biological-journal-of-the-linnean-society</vt:lpwstr>
  </property>
  <property fmtid="{D5CDD505-2E9C-101B-9397-08002B2CF9AE}" pid="7" name="Mendeley Recent Style Name 2_1">
    <vt:lpwstr>Botanical Journal of the Linnean Society - Kalman Konyves, PhD</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http://www.zotero.org/styles/peerj</vt:lpwstr>
  </property>
  <property fmtid="{D5CDD505-2E9C-101B-9397-08002B2CF9AE}" pid="19" name="Mendeley Recent Style Name 8_1">
    <vt:lpwstr>PeerJ</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Citation Style_1">
    <vt:lpwstr>http://csl.mendeley.com/styles/455513681/biological-journal-of-the-linnean-society</vt:lpwstr>
  </property>
  <property fmtid="{D5CDD505-2E9C-101B-9397-08002B2CF9AE}" pid="23" name="Mendeley Document_1">
    <vt:lpwstr>True</vt:lpwstr>
  </property>
  <property fmtid="{D5CDD505-2E9C-101B-9397-08002B2CF9AE}" pid="24" name="Mendeley Unique User Id_1">
    <vt:lpwstr>31885781-98b4-3a44-b526-54fcf449d0f3</vt:lpwstr>
  </property>
  <property fmtid="{D5CDD505-2E9C-101B-9397-08002B2CF9AE}" pid="25" name="ContentTypeId">
    <vt:lpwstr>0x0101006C2F7E18F99B554BA7E8B4CB7D5983E9</vt:lpwstr>
  </property>
</Properties>
</file>